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0EC73" w14:textId="50D67DE2" w:rsidR="002526B6" w:rsidRDefault="002526B6" w:rsidP="009404C2"/>
    <w:tbl>
      <w:tblPr>
        <w:tblStyle w:val="Grilledutableau"/>
        <w:tblW w:w="10065" w:type="dxa"/>
        <w:tblInd w:w="-572" w:type="dxa"/>
        <w:tblLook w:val="04A0" w:firstRow="1" w:lastRow="0" w:firstColumn="1" w:lastColumn="0" w:noHBand="0" w:noVBand="1"/>
      </w:tblPr>
      <w:tblGrid>
        <w:gridCol w:w="1560"/>
        <w:gridCol w:w="8505"/>
      </w:tblGrid>
      <w:tr w:rsidR="002526B6" w14:paraId="5A1853E7" w14:textId="77777777" w:rsidTr="1FCA99A8">
        <w:tc>
          <w:tcPr>
            <w:tcW w:w="1560" w:type="dxa"/>
            <w:vAlign w:val="center"/>
          </w:tcPr>
          <w:p w14:paraId="7CB19484" w14:textId="77777777" w:rsidR="002526B6" w:rsidRPr="009404C2" w:rsidRDefault="002526B6" w:rsidP="00356FE1">
            <w:pPr>
              <w:jc w:val="center"/>
              <w:rPr>
                <w:b/>
                <w:bCs/>
              </w:rPr>
            </w:pPr>
            <w:r w:rsidRPr="009404C2">
              <w:rPr>
                <w:b/>
                <w:bCs/>
              </w:rPr>
              <w:t xml:space="preserve">Axe </w:t>
            </w:r>
            <w:r>
              <w:rPr>
                <w:b/>
                <w:bCs/>
              </w:rPr>
              <w:t>6</w:t>
            </w:r>
          </w:p>
        </w:tc>
        <w:tc>
          <w:tcPr>
            <w:tcW w:w="8505" w:type="dxa"/>
          </w:tcPr>
          <w:p w14:paraId="439B948C" w14:textId="3798A519" w:rsidR="002526B6" w:rsidRDefault="002526B6" w:rsidP="00E35F7E">
            <w:pPr>
              <w:jc w:val="center"/>
              <w:rPr>
                <w:b/>
                <w:bCs/>
              </w:rPr>
            </w:pPr>
            <w:r>
              <w:rPr>
                <w:b/>
                <w:bCs/>
              </w:rPr>
              <w:t>Partage des pratiques agricoles favorables aux pollinisateurs</w:t>
            </w:r>
          </w:p>
          <w:p w14:paraId="429E9DCB" w14:textId="77777777" w:rsidR="002526B6" w:rsidRPr="00721835" w:rsidRDefault="002526B6" w:rsidP="00E35F7E">
            <w:pPr>
              <w:jc w:val="center"/>
              <w:rPr>
                <w:b/>
                <w:bCs/>
              </w:rPr>
            </w:pPr>
            <w:r>
              <w:rPr>
                <w:b/>
                <w:bCs/>
              </w:rPr>
              <w:t>Rédacteur Région Grand Est</w:t>
            </w:r>
          </w:p>
        </w:tc>
      </w:tr>
      <w:tr w:rsidR="002526B6" w14:paraId="4DD832ED" w14:textId="77777777" w:rsidTr="1FCA99A8">
        <w:tc>
          <w:tcPr>
            <w:tcW w:w="1560" w:type="dxa"/>
            <w:vAlign w:val="center"/>
          </w:tcPr>
          <w:p w14:paraId="7257B8FB" w14:textId="77777777" w:rsidR="002526B6" w:rsidRPr="009404C2" w:rsidRDefault="002526B6" w:rsidP="00356FE1">
            <w:pPr>
              <w:jc w:val="center"/>
              <w:rPr>
                <w:b/>
                <w:bCs/>
              </w:rPr>
            </w:pPr>
            <w:r w:rsidRPr="009404C2">
              <w:rPr>
                <w:b/>
                <w:bCs/>
              </w:rPr>
              <w:t xml:space="preserve">Action </w:t>
            </w:r>
            <w:r>
              <w:rPr>
                <w:b/>
                <w:bCs/>
              </w:rPr>
              <w:t>2</w:t>
            </w:r>
          </w:p>
        </w:tc>
        <w:tc>
          <w:tcPr>
            <w:tcW w:w="8505" w:type="dxa"/>
          </w:tcPr>
          <w:p w14:paraId="7786A949" w14:textId="79314A66" w:rsidR="002526B6" w:rsidRDefault="1FCA99A8" w:rsidP="00E35F7E">
            <w:pPr>
              <w:jc w:val="center"/>
              <w:rPr>
                <w:b/>
                <w:bCs/>
              </w:rPr>
            </w:pPr>
            <w:r w:rsidRPr="1FCA99A8">
              <w:rPr>
                <w:b/>
                <w:bCs/>
              </w:rPr>
              <w:t xml:space="preserve">Accompagner (appui technique et créations d’outils) la mise en place </w:t>
            </w:r>
            <w:r w:rsidR="002526B6">
              <w:br/>
            </w:r>
            <w:r w:rsidRPr="1FCA99A8">
              <w:rPr>
                <w:b/>
                <w:bCs/>
              </w:rPr>
              <w:t>de bonnes pratiques agricoles et d’infrastructures agroécologiques</w:t>
            </w:r>
          </w:p>
          <w:p w14:paraId="2A605CE3" w14:textId="15471677" w:rsidR="00AB64C6" w:rsidRPr="00AB64C6" w:rsidRDefault="00AB64C6" w:rsidP="00E35F7E">
            <w:pPr>
              <w:jc w:val="center"/>
            </w:pPr>
            <w:r w:rsidRPr="00AB64C6">
              <w:t>- Rédacteur Région Grand Est -</w:t>
            </w:r>
          </w:p>
        </w:tc>
      </w:tr>
      <w:tr w:rsidR="002526B6" w14:paraId="36BBDFF0" w14:textId="77777777" w:rsidTr="1FCA99A8">
        <w:tc>
          <w:tcPr>
            <w:tcW w:w="1560" w:type="dxa"/>
            <w:vAlign w:val="center"/>
          </w:tcPr>
          <w:p w14:paraId="7A268C5B" w14:textId="77777777" w:rsidR="002526B6" w:rsidRPr="009404C2" w:rsidRDefault="002526B6" w:rsidP="00356FE1">
            <w:pPr>
              <w:jc w:val="center"/>
              <w:rPr>
                <w:b/>
                <w:bCs/>
              </w:rPr>
            </w:pPr>
            <w:r w:rsidRPr="009404C2">
              <w:rPr>
                <w:b/>
                <w:bCs/>
              </w:rPr>
              <w:t>Priorité</w:t>
            </w:r>
          </w:p>
        </w:tc>
        <w:tc>
          <w:tcPr>
            <w:tcW w:w="8505" w:type="dxa"/>
          </w:tcPr>
          <w:p w14:paraId="33E36C3B" w14:textId="77777777" w:rsidR="002526B6" w:rsidRDefault="002526B6" w:rsidP="00E35F7E">
            <w:r>
              <w:t>1</w:t>
            </w:r>
          </w:p>
        </w:tc>
      </w:tr>
      <w:tr w:rsidR="002526B6" w14:paraId="7DAD01D5" w14:textId="77777777" w:rsidTr="1FCA99A8">
        <w:tc>
          <w:tcPr>
            <w:tcW w:w="1560" w:type="dxa"/>
            <w:vAlign w:val="center"/>
          </w:tcPr>
          <w:p w14:paraId="608ABF1F" w14:textId="77777777" w:rsidR="002526B6" w:rsidRPr="009404C2" w:rsidRDefault="002526B6" w:rsidP="00356FE1">
            <w:pPr>
              <w:jc w:val="center"/>
              <w:rPr>
                <w:b/>
                <w:bCs/>
              </w:rPr>
            </w:pPr>
            <w:r w:rsidRPr="009404C2">
              <w:rPr>
                <w:b/>
                <w:bCs/>
              </w:rPr>
              <w:t>Objectifs</w:t>
            </w:r>
          </w:p>
        </w:tc>
        <w:tc>
          <w:tcPr>
            <w:tcW w:w="8505" w:type="dxa"/>
          </w:tcPr>
          <w:p w14:paraId="0508E4D9" w14:textId="65B29EC0" w:rsidR="002526B6" w:rsidRPr="00C136CF" w:rsidRDefault="002526B6" w:rsidP="00C136CF">
            <w:pPr>
              <w:pStyle w:val="Default"/>
              <w:numPr>
                <w:ilvl w:val="0"/>
                <w:numId w:val="3"/>
              </w:numPr>
              <w:jc w:val="both"/>
              <w:rPr>
                <w:rFonts w:asciiTheme="minorHAnsi" w:hAnsiTheme="minorHAnsi"/>
                <w:b/>
                <w:bCs/>
                <w:sz w:val="22"/>
                <w:szCs w:val="22"/>
              </w:rPr>
            </w:pPr>
            <w:r w:rsidRPr="00C136CF">
              <w:rPr>
                <w:rFonts w:asciiTheme="minorHAnsi" w:hAnsiTheme="minorHAnsi"/>
                <w:b/>
                <w:bCs/>
                <w:sz w:val="22"/>
                <w:szCs w:val="22"/>
              </w:rPr>
              <w:t>Améliorer la disponibilité temporelle, spatiale, quantitative et qualitative des ressources pour les pollinisateurs</w:t>
            </w:r>
            <w:r w:rsidR="00130289">
              <w:rPr>
                <w:rFonts w:asciiTheme="minorHAnsi" w:hAnsiTheme="minorHAnsi"/>
                <w:b/>
                <w:bCs/>
                <w:sz w:val="22"/>
                <w:szCs w:val="22"/>
              </w:rPr>
              <w:t>.</w:t>
            </w:r>
            <w:r w:rsidRPr="00C136CF">
              <w:rPr>
                <w:rFonts w:asciiTheme="minorHAnsi" w:hAnsiTheme="minorHAnsi"/>
                <w:b/>
                <w:bCs/>
                <w:sz w:val="22"/>
                <w:szCs w:val="22"/>
              </w:rPr>
              <w:t xml:space="preserve"> </w:t>
            </w:r>
          </w:p>
          <w:p w14:paraId="2DE67897" w14:textId="4307E047" w:rsidR="002526B6" w:rsidRPr="00C136CF" w:rsidRDefault="002526B6" w:rsidP="002526B6">
            <w:pPr>
              <w:pStyle w:val="Default"/>
              <w:numPr>
                <w:ilvl w:val="0"/>
                <w:numId w:val="3"/>
              </w:numPr>
              <w:jc w:val="both"/>
              <w:rPr>
                <w:rFonts w:asciiTheme="minorHAnsi" w:hAnsiTheme="minorHAnsi"/>
                <w:sz w:val="22"/>
                <w:szCs w:val="22"/>
              </w:rPr>
            </w:pPr>
            <w:r w:rsidRPr="00C136CF">
              <w:rPr>
                <w:rFonts w:asciiTheme="minorHAnsi" w:hAnsiTheme="minorHAnsi"/>
                <w:b/>
                <w:bCs/>
                <w:sz w:val="22"/>
                <w:szCs w:val="22"/>
              </w:rPr>
              <w:t>Accompagner la mise en œuvre des projets de couverts favorables aux pollinisateurs</w:t>
            </w:r>
            <w:r w:rsidR="00130289">
              <w:rPr>
                <w:rFonts w:asciiTheme="minorHAnsi" w:hAnsiTheme="minorHAnsi"/>
                <w:b/>
                <w:bCs/>
                <w:sz w:val="22"/>
                <w:szCs w:val="22"/>
              </w:rPr>
              <w:t>.</w:t>
            </w:r>
          </w:p>
        </w:tc>
      </w:tr>
      <w:tr w:rsidR="002526B6" w14:paraId="57522FC1" w14:textId="77777777" w:rsidTr="1FCA99A8">
        <w:tc>
          <w:tcPr>
            <w:tcW w:w="1560" w:type="dxa"/>
            <w:vAlign w:val="center"/>
          </w:tcPr>
          <w:p w14:paraId="712C456E" w14:textId="77777777" w:rsidR="002526B6" w:rsidRPr="009404C2" w:rsidRDefault="002526B6" w:rsidP="00356FE1">
            <w:pPr>
              <w:jc w:val="center"/>
              <w:rPr>
                <w:b/>
                <w:bCs/>
              </w:rPr>
            </w:pPr>
            <w:r w:rsidRPr="009404C2">
              <w:rPr>
                <w:b/>
                <w:bCs/>
              </w:rPr>
              <w:t>Calendrier</w:t>
            </w:r>
          </w:p>
        </w:tc>
        <w:tc>
          <w:tcPr>
            <w:tcW w:w="8505" w:type="dxa"/>
          </w:tcPr>
          <w:p w14:paraId="5BD00B66" w14:textId="1585DDFC" w:rsidR="002526B6" w:rsidRDefault="00130289" w:rsidP="00E35F7E">
            <w:r>
              <w:t>A partir de 2025</w:t>
            </w:r>
          </w:p>
        </w:tc>
      </w:tr>
      <w:tr w:rsidR="002526B6" w14:paraId="4327C296" w14:textId="77777777" w:rsidTr="1FCA99A8">
        <w:tc>
          <w:tcPr>
            <w:tcW w:w="1560" w:type="dxa"/>
            <w:vAlign w:val="center"/>
          </w:tcPr>
          <w:p w14:paraId="06FEE7F1" w14:textId="77777777" w:rsidR="002526B6" w:rsidRPr="002526B6" w:rsidRDefault="002526B6" w:rsidP="00356FE1">
            <w:pPr>
              <w:jc w:val="center"/>
              <w:rPr>
                <w:b/>
                <w:bCs/>
              </w:rPr>
            </w:pPr>
            <w:r w:rsidRPr="002526B6">
              <w:rPr>
                <w:b/>
                <w:bCs/>
              </w:rPr>
              <w:t>Contexte</w:t>
            </w:r>
          </w:p>
        </w:tc>
        <w:tc>
          <w:tcPr>
            <w:tcW w:w="8505" w:type="dxa"/>
          </w:tcPr>
          <w:p w14:paraId="714C381F" w14:textId="238DF6D1" w:rsidR="002526B6" w:rsidRPr="002526B6" w:rsidRDefault="1FCA99A8" w:rsidP="1FCA99A8">
            <w:pPr>
              <w:pStyle w:val="Default"/>
              <w:jc w:val="both"/>
              <w:rPr>
                <w:rFonts w:asciiTheme="minorHAnsi" w:hAnsiTheme="minorHAnsi"/>
                <w:sz w:val="22"/>
                <w:szCs w:val="22"/>
              </w:rPr>
            </w:pPr>
            <w:r w:rsidRPr="1FCA99A8">
              <w:rPr>
                <w:rStyle w:val="hgkelc"/>
                <w:rFonts w:asciiTheme="minorHAnsi" w:hAnsiTheme="minorHAnsi"/>
                <w:sz w:val="22"/>
                <w:szCs w:val="22"/>
              </w:rPr>
              <w:t>La préservation des insectes pollinisateurs, sauvages et domestiques, constitue un enjeu majeur pour garantir les capacités de production alimentaire d'un grand nombre de cultures ainsi que pour préserver la diversité des espèces animales et végétales essentielles aux équilibres des écosystèmes.</w:t>
            </w:r>
          </w:p>
          <w:p w14:paraId="0A7E67A9" w14:textId="77777777" w:rsidR="002526B6" w:rsidRDefault="00C476B1" w:rsidP="00937BB1">
            <w:pPr>
              <w:pStyle w:val="Default"/>
              <w:jc w:val="both"/>
              <w:rPr>
                <w:rFonts w:asciiTheme="minorHAnsi" w:hAnsiTheme="minorHAnsi"/>
                <w:sz w:val="22"/>
                <w:szCs w:val="22"/>
              </w:rPr>
            </w:pPr>
            <w:r>
              <w:rPr>
                <w:rFonts w:asciiTheme="minorHAnsi" w:hAnsiTheme="minorHAnsi"/>
                <w:sz w:val="22"/>
                <w:szCs w:val="22"/>
              </w:rPr>
              <w:t>Face à cet enjeu il importe d’accompagner largement les agriculteurs afin que les pratiques favorables soient mises en œuvre par le plus grand nombre d’agriculteurs. Les dispositifs mis en place doivent accompagner les agriculteurs par des solutions concrètes et opérationnelles.</w:t>
            </w:r>
          </w:p>
          <w:p w14:paraId="087C4389" w14:textId="77777777" w:rsidR="00900947" w:rsidRDefault="00900947" w:rsidP="00937BB1">
            <w:pPr>
              <w:pStyle w:val="Default"/>
              <w:jc w:val="both"/>
              <w:rPr>
                <w:rFonts w:asciiTheme="minorHAnsi" w:hAnsiTheme="minorHAnsi"/>
                <w:sz w:val="22"/>
                <w:szCs w:val="22"/>
              </w:rPr>
            </w:pPr>
          </w:p>
          <w:p w14:paraId="7C14C072" w14:textId="688FDADE" w:rsidR="00900947" w:rsidRPr="00937BB1" w:rsidRDefault="00900947" w:rsidP="00937BB1">
            <w:pPr>
              <w:pStyle w:val="Default"/>
              <w:jc w:val="both"/>
              <w:rPr>
                <w:rFonts w:asciiTheme="minorHAnsi" w:hAnsiTheme="minorHAnsi"/>
                <w:sz w:val="22"/>
                <w:szCs w:val="22"/>
              </w:rPr>
            </w:pPr>
            <w:r>
              <w:rPr>
                <w:rFonts w:asciiTheme="minorHAnsi" w:hAnsiTheme="minorHAnsi"/>
                <w:sz w:val="22"/>
                <w:szCs w:val="22"/>
              </w:rPr>
              <w:t xml:space="preserve">Cette action fait le lien </w:t>
            </w:r>
            <w:r w:rsidR="008339D1">
              <w:rPr>
                <w:rFonts w:asciiTheme="minorHAnsi" w:hAnsiTheme="minorHAnsi"/>
                <w:sz w:val="22"/>
                <w:szCs w:val="22"/>
              </w:rPr>
              <w:t>avec la feuille de route « amélioration de la ressource alimentaire pour les pollinisateurs en Grand Est ».</w:t>
            </w:r>
          </w:p>
        </w:tc>
      </w:tr>
      <w:tr w:rsidR="002526B6" w14:paraId="66A0AE12" w14:textId="77777777" w:rsidTr="1FCA99A8">
        <w:tc>
          <w:tcPr>
            <w:tcW w:w="1560" w:type="dxa"/>
            <w:vAlign w:val="center"/>
          </w:tcPr>
          <w:p w14:paraId="6760C0FE" w14:textId="77777777" w:rsidR="002526B6" w:rsidRPr="009404C2" w:rsidRDefault="002526B6" w:rsidP="00356FE1">
            <w:pPr>
              <w:jc w:val="center"/>
              <w:rPr>
                <w:b/>
                <w:bCs/>
              </w:rPr>
            </w:pPr>
            <w:r w:rsidRPr="009404C2">
              <w:rPr>
                <w:b/>
                <w:bCs/>
              </w:rPr>
              <w:t>Description</w:t>
            </w:r>
          </w:p>
        </w:tc>
        <w:tc>
          <w:tcPr>
            <w:tcW w:w="8505" w:type="dxa"/>
          </w:tcPr>
          <w:p w14:paraId="45848930" w14:textId="23B6EA55" w:rsidR="00C476B1" w:rsidRPr="00BC2B7D" w:rsidRDefault="00C476B1" w:rsidP="00937BB1">
            <w:pPr>
              <w:pStyle w:val="Paragraphedeliste"/>
              <w:numPr>
                <w:ilvl w:val="0"/>
                <w:numId w:val="5"/>
              </w:numPr>
              <w:jc w:val="both"/>
            </w:pPr>
            <w:r w:rsidRPr="00BC2B7D">
              <w:t xml:space="preserve">Etablir et faire connaître </w:t>
            </w:r>
            <w:r w:rsidR="00937BB1">
              <w:t>l</w:t>
            </w:r>
            <w:r w:rsidRPr="00BC2B7D">
              <w:t>es</w:t>
            </w:r>
            <w:r w:rsidR="002526B6" w:rsidRPr="00BC2B7D">
              <w:t xml:space="preserve"> mélanges floraux favorables aux pollinisateurs </w:t>
            </w:r>
            <w:r w:rsidRPr="00BC2B7D">
              <w:t>(fiches techniques)</w:t>
            </w:r>
            <w:r w:rsidR="00937BB1">
              <w:t> ;</w:t>
            </w:r>
          </w:p>
          <w:p w14:paraId="61DFC8A4" w14:textId="7C5FDA31" w:rsidR="00C476B1" w:rsidRPr="00BC2B7D" w:rsidRDefault="00C476B1" w:rsidP="00937BB1">
            <w:pPr>
              <w:pStyle w:val="Paragraphedeliste"/>
              <w:numPr>
                <w:ilvl w:val="0"/>
                <w:numId w:val="5"/>
              </w:numPr>
              <w:jc w:val="both"/>
            </w:pPr>
            <w:r w:rsidRPr="00BC2B7D">
              <w:t xml:space="preserve">Mettre </w:t>
            </w:r>
            <w:r w:rsidR="002526B6" w:rsidRPr="00BC2B7D">
              <w:t xml:space="preserve">en place </w:t>
            </w:r>
            <w:r w:rsidRPr="00BC2B7D">
              <w:t>des filières</w:t>
            </w:r>
            <w:r w:rsidR="002526B6" w:rsidRPr="00BC2B7D">
              <w:t xml:space="preserve"> végétales</w:t>
            </w:r>
            <w:r w:rsidRPr="00BC2B7D">
              <w:t xml:space="preserve"> en </w:t>
            </w:r>
            <w:r w:rsidRPr="00937BB1">
              <w:rPr>
                <w:b/>
                <w:bCs/>
              </w:rPr>
              <w:t>Végétal Local</w:t>
            </w:r>
            <w:r w:rsidR="002526B6" w:rsidRPr="00BC2B7D">
              <w:t xml:space="preserve"> (ligneu</w:t>
            </w:r>
            <w:r w:rsidRPr="00BC2B7D">
              <w:t>ses et herbacées) fonctionnelles</w:t>
            </w:r>
            <w:r w:rsidR="002526B6" w:rsidRPr="00BC2B7D">
              <w:t xml:space="preserve"> et accessibles à tou</w:t>
            </w:r>
            <w:r w:rsidRPr="00BC2B7D">
              <w:t>s</w:t>
            </w:r>
            <w:r w:rsidR="00937BB1">
              <w:t> ;</w:t>
            </w:r>
          </w:p>
          <w:p w14:paraId="6062600F" w14:textId="7363C109" w:rsidR="00C476B1" w:rsidRPr="00BC2B7D" w:rsidRDefault="00C476B1" w:rsidP="00937BB1">
            <w:pPr>
              <w:pStyle w:val="Paragraphedeliste"/>
              <w:numPr>
                <w:ilvl w:val="0"/>
                <w:numId w:val="5"/>
              </w:numPr>
              <w:jc w:val="both"/>
            </w:pPr>
            <w:r w:rsidRPr="00BC2B7D">
              <w:t>Accompagner la mise en place des couverts dans le cadre de la PAC (liste de couverts réglementaires, mélanges types, fiches conseils…)</w:t>
            </w:r>
            <w:r w:rsidR="008A1E7C">
              <w:t> ;</w:t>
            </w:r>
          </w:p>
          <w:p w14:paraId="2919DE00" w14:textId="0F2F1815" w:rsidR="00C476B1" w:rsidRPr="00BC2B7D" w:rsidRDefault="1FCA99A8" w:rsidP="00937BB1">
            <w:pPr>
              <w:pStyle w:val="Paragraphedeliste"/>
              <w:numPr>
                <w:ilvl w:val="0"/>
                <w:numId w:val="5"/>
              </w:numPr>
              <w:jc w:val="both"/>
            </w:pPr>
            <w:r>
              <w:t>Accompagner et faciliter la plantation de couverts favorables tels que les haies, bandes enherbées, jachères mellifères…, au travers de dispositifs de soutien financiers (Appel à projet TVB, FEADER agroforesterie, Pacte en faveur de la haie...) ;</w:t>
            </w:r>
          </w:p>
          <w:p w14:paraId="3308C8BF" w14:textId="2ECA652B" w:rsidR="00C476B1" w:rsidRPr="00BC2B7D" w:rsidRDefault="02BB901D" w:rsidP="00937BB1">
            <w:pPr>
              <w:pStyle w:val="Paragraphedeliste"/>
              <w:numPr>
                <w:ilvl w:val="0"/>
                <w:numId w:val="5"/>
              </w:numPr>
              <w:jc w:val="both"/>
            </w:pPr>
            <w:r>
              <w:t>Poursuivre le soutien aux programmes d’actions menés en milieu agricole (</w:t>
            </w:r>
            <w:r w:rsidR="007E0391">
              <w:t xml:space="preserve">Par exemple : </w:t>
            </w:r>
            <w:r>
              <w:t>APILUZ, Coup d’</w:t>
            </w:r>
            <w:proofErr w:type="spellStart"/>
            <w:r>
              <w:t>Pousse</w:t>
            </w:r>
            <w:proofErr w:type="spellEnd"/>
            <w:r>
              <w:t>, APIBET…)</w:t>
            </w:r>
            <w:r w:rsidR="008A1E7C">
              <w:t> ;</w:t>
            </w:r>
          </w:p>
          <w:p w14:paraId="3F4A7CD1" w14:textId="05796F07" w:rsidR="00A33029" w:rsidRPr="00BC2B7D" w:rsidRDefault="00A33029" w:rsidP="00A33029">
            <w:pPr>
              <w:pStyle w:val="Paragraphedeliste"/>
              <w:numPr>
                <w:ilvl w:val="0"/>
                <w:numId w:val="5"/>
              </w:numPr>
              <w:jc w:val="both"/>
            </w:pPr>
            <w:r>
              <w:t>Développer le soutien à des programmes mettant en lien agriculteurs et apiculteurs (</w:t>
            </w:r>
            <w:r w:rsidR="007E0391">
              <w:t xml:space="preserve">Par exemple : </w:t>
            </w:r>
            <w:r w:rsidR="00BA1E5F">
              <w:t xml:space="preserve">Actions territoriales, </w:t>
            </w:r>
            <w:r>
              <w:t>Coup d’</w:t>
            </w:r>
            <w:proofErr w:type="spellStart"/>
            <w:r w:rsidR="00402B67">
              <w:t>P</w:t>
            </w:r>
            <w:r>
              <w:t>ousse</w:t>
            </w:r>
            <w:proofErr w:type="spellEnd"/>
            <w:r>
              <w:t>…) ;</w:t>
            </w:r>
          </w:p>
          <w:p w14:paraId="2FD889D2" w14:textId="0B164ED2" w:rsidR="00C476B1" w:rsidRPr="00BC2B7D" w:rsidRDefault="00C476B1" w:rsidP="00937BB1">
            <w:pPr>
              <w:pStyle w:val="Paragraphedeliste"/>
              <w:numPr>
                <w:ilvl w:val="0"/>
                <w:numId w:val="5"/>
              </w:numPr>
              <w:jc w:val="both"/>
            </w:pPr>
            <w:r w:rsidRPr="00BC2B7D">
              <w:t>Poursuivre la mesure MAE</w:t>
            </w:r>
            <w:r w:rsidR="008A1E7C">
              <w:t>C</w:t>
            </w:r>
            <w:r w:rsidRPr="00BC2B7D">
              <w:t xml:space="preserve"> API (mesure pour l’amélioration du potentiel pollinisateurs des abeilles domestiques 2023-2024)</w:t>
            </w:r>
            <w:r w:rsidR="008A1E7C">
              <w:t> ;</w:t>
            </w:r>
          </w:p>
          <w:p w14:paraId="1C44D64B" w14:textId="2D30FB55" w:rsidR="00C476B1" w:rsidRPr="00BC2B7D" w:rsidRDefault="00C476B1" w:rsidP="00937BB1">
            <w:pPr>
              <w:pStyle w:val="Paragraphedeliste"/>
              <w:numPr>
                <w:ilvl w:val="0"/>
                <w:numId w:val="5"/>
              </w:numPr>
              <w:jc w:val="both"/>
            </w:pPr>
            <w:r w:rsidRPr="00BC2B7D">
              <w:t>Poursuivre le soutien aux programmes des stations d’expérimentations pour les productions légumières et arboricoles et accentuer la prise en compte des actions favorables aux pollinisateurs</w:t>
            </w:r>
            <w:r w:rsidR="008339D1">
              <w:t> ;</w:t>
            </w:r>
          </w:p>
          <w:p w14:paraId="2F735625" w14:textId="283F007B" w:rsidR="00C476B1" w:rsidRPr="00BC2B7D" w:rsidRDefault="00C476B1" w:rsidP="00937BB1">
            <w:pPr>
              <w:pStyle w:val="Paragraphedeliste"/>
              <w:numPr>
                <w:ilvl w:val="0"/>
                <w:numId w:val="5"/>
              </w:numPr>
              <w:jc w:val="both"/>
            </w:pPr>
            <w:r w:rsidRPr="00BC2B7D">
              <w:t>Poursuivre la mesure MAE</w:t>
            </w:r>
            <w:r w:rsidR="008339D1">
              <w:t>C</w:t>
            </w:r>
            <w:r w:rsidRPr="00BC2B7D">
              <w:t xml:space="preserve"> </w:t>
            </w:r>
            <w:r w:rsidR="008339D1">
              <w:t>Couvert</w:t>
            </w:r>
            <w:r w:rsidRPr="00BC2B7D">
              <w:t xml:space="preserve"> d’intérêt Faunistique et Floristique (</w:t>
            </w:r>
            <w:r w:rsidR="008339D1">
              <w:t>C</w:t>
            </w:r>
            <w:r w:rsidRPr="00BC2B7D">
              <w:t>IFF)</w:t>
            </w:r>
            <w:r w:rsidR="008339D1">
              <w:t xml:space="preserve"> et élargir son territoire d’éligibilité au Grand Est ;</w:t>
            </w:r>
          </w:p>
          <w:p w14:paraId="3FDB0398" w14:textId="0458F5B7" w:rsidR="00C476B1" w:rsidRPr="00BC2B7D" w:rsidRDefault="00C476B1" w:rsidP="00937BB1">
            <w:pPr>
              <w:pStyle w:val="Paragraphedeliste"/>
              <w:numPr>
                <w:ilvl w:val="0"/>
                <w:numId w:val="5"/>
              </w:numPr>
              <w:jc w:val="both"/>
            </w:pPr>
            <w:r w:rsidRPr="00BC2B7D">
              <w:t>Développer la mobilisation de fonds privés pour des projets favorables aux pollinisateurs</w:t>
            </w:r>
            <w:r w:rsidR="00A33029">
              <w:t> ;</w:t>
            </w:r>
          </w:p>
          <w:p w14:paraId="05D8BB93" w14:textId="4D23FF2E" w:rsidR="00C476B1" w:rsidRPr="008A6952" w:rsidRDefault="00C476B1" w:rsidP="00C476B1">
            <w:pPr>
              <w:pStyle w:val="Paragraphedeliste"/>
              <w:numPr>
                <w:ilvl w:val="0"/>
                <w:numId w:val="5"/>
              </w:numPr>
              <w:jc w:val="both"/>
            </w:pPr>
            <w:r w:rsidRPr="00BC2B7D">
              <w:t>Poursuivre les dispositifs de soutien à l’élevage et aux productions fourragères</w:t>
            </w:r>
            <w:r w:rsidR="00A33029">
              <w:t>.</w:t>
            </w:r>
          </w:p>
        </w:tc>
      </w:tr>
      <w:tr w:rsidR="002526B6" w14:paraId="252CE05A" w14:textId="77777777" w:rsidTr="1FCA99A8">
        <w:tc>
          <w:tcPr>
            <w:tcW w:w="1560" w:type="dxa"/>
            <w:vAlign w:val="center"/>
          </w:tcPr>
          <w:p w14:paraId="3D42E72B" w14:textId="77777777" w:rsidR="002526B6" w:rsidRPr="009404C2" w:rsidRDefault="002526B6" w:rsidP="00356FE1">
            <w:pPr>
              <w:jc w:val="center"/>
              <w:rPr>
                <w:b/>
                <w:bCs/>
              </w:rPr>
            </w:pPr>
            <w:r w:rsidRPr="009404C2">
              <w:rPr>
                <w:b/>
                <w:bCs/>
              </w:rPr>
              <w:t>Action(s) associée(s)</w:t>
            </w:r>
          </w:p>
        </w:tc>
        <w:tc>
          <w:tcPr>
            <w:tcW w:w="8505" w:type="dxa"/>
          </w:tcPr>
          <w:p w14:paraId="4E53B4B5" w14:textId="543F6646" w:rsidR="002526B6" w:rsidRDefault="00BC2B7D" w:rsidP="00A33029">
            <w:pPr>
              <w:jc w:val="both"/>
              <w:rPr>
                <w:ins w:id="0" w:author="Mélanie CROMBECQUE" w:date="2024-08-07T17:03:00Z"/>
                <w:bCs/>
              </w:rPr>
            </w:pPr>
            <w:r w:rsidRPr="0073463D">
              <w:rPr>
                <w:b/>
              </w:rPr>
              <w:t>Axe 6 – action 1</w:t>
            </w:r>
          </w:p>
          <w:p w14:paraId="68E54308" w14:textId="60AED666" w:rsidR="009B15C8" w:rsidRDefault="0073463D" w:rsidP="00180D49">
            <w:pPr>
              <w:jc w:val="both"/>
              <w:rPr>
                <w:bCs/>
              </w:rPr>
            </w:pPr>
            <w:r w:rsidRPr="00180D49">
              <w:rPr>
                <w:b/>
              </w:rPr>
              <w:t xml:space="preserve">Axe </w:t>
            </w:r>
            <w:r w:rsidR="001E139D" w:rsidRPr="00180D49">
              <w:rPr>
                <w:b/>
              </w:rPr>
              <w:t xml:space="preserve">1 – action </w:t>
            </w:r>
            <w:r w:rsidR="00B06B4A" w:rsidRPr="00180D49">
              <w:rPr>
                <w:b/>
              </w:rPr>
              <w:t>3</w:t>
            </w:r>
          </w:p>
          <w:p w14:paraId="5491DE5C" w14:textId="77777777" w:rsidR="00FF18C8" w:rsidRDefault="00180D49" w:rsidP="006A3F7B">
            <w:pPr>
              <w:jc w:val="both"/>
              <w:rPr>
                <w:bCs/>
              </w:rPr>
            </w:pPr>
            <w:r w:rsidRPr="006A3F7B">
              <w:rPr>
                <w:b/>
              </w:rPr>
              <w:t>Axe 3 – action 1.b</w:t>
            </w:r>
            <w:r>
              <w:rPr>
                <w:bCs/>
              </w:rPr>
              <w:t> </w:t>
            </w:r>
          </w:p>
          <w:p w14:paraId="4AAB3569" w14:textId="78CB18A0" w:rsidR="006A3F7B" w:rsidRPr="006A3F7B" w:rsidRDefault="006A3F7B" w:rsidP="006A3F7B">
            <w:pPr>
              <w:jc w:val="both"/>
              <w:rPr>
                <w:b/>
                <w:bCs/>
              </w:rPr>
            </w:pPr>
            <w:r w:rsidRPr="006A3F7B">
              <w:rPr>
                <w:b/>
                <w:bCs/>
              </w:rPr>
              <w:t>Axe 4 – action 5</w:t>
            </w:r>
          </w:p>
        </w:tc>
      </w:tr>
      <w:tr w:rsidR="002526B6" w14:paraId="35F977DE" w14:textId="77777777" w:rsidTr="1FCA99A8">
        <w:tc>
          <w:tcPr>
            <w:tcW w:w="1560" w:type="dxa"/>
            <w:vAlign w:val="center"/>
          </w:tcPr>
          <w:p w14:paraId="45A7A30E" w14:textId="77777777" w:rsidR="002526B6" w:rsidRPr="009404C2" w:rsidRDefault="002526B6" w:rsidP="00356FE1">
            <w:pPr>
              <w:jc w:val="center"/>
              <w:rPr>
                <w:b/>
                <w:bCs/>
              </w:rPr>
            </w:pPr>
            <w:r w:rsidRPr="009404C2">
              <w:rPr>
                <w:b/>
                <w:bCs/>
              </w:rPr>
              <w:lastRenderedPageBreak/>
              <w:t>Indicateurs de résultats</w:t>
            </w:r>
          </w:p>
        </w:tc>
        <w:tc>
          <w:tcPr>
            <w:tcW w:w="8505" w:type="dxa"/>
          </w:tcPr>
          <w:p w14:paraId="0EEE6E55" w14:textId="2E1FC5A5" w:rsidR="00BC2B7D" w:rsidRDefault="006D6284" w:rsidP="006A3F7B">
            <w:pPr>
              <w:pStyle w:val="Paragraphedeliste"/>
              <w:numPr>
                <w:ilvl w:val="0"/>
                <w:numId w:val="2"/>
              </w:numPr>
              <w:jc w:val="both"/>
            </w:pPr>
            <w:r>
              <w:t>Nombre d’essences produites en G</w:t>
            </w:r>
            <w:r w:rsidR="006A3F7B">
              <w:t xml:space="preserve">rand </w:t>
            </w:r>
            <w:r>
              <w:t>E</w:t>
            </w:r>
            <w:r w:rsidR="006A3F7B">
              <w:t>st</w:t>
            </w:r>
            <w:r>
              <w:t xml:space="preserve"> en Végétal local (ligneuses et herbacées)</w:t>
            </w:r>
          </w:p>
          <w:p w14:paraId="0E23F231" w14:textId="77777777" w:rsidR="006D6284" w:rsidRDefault="02BB901D" w:rsidP="006D6284">
            <w:pPr>
              <w:pStyle w:val="Paragraphedeliste"/>
              <w:numPr>
                <w:ilvl w:val="0"/>
                <w:numId w:val="2"/>
              </w:numPr>
            </w:pPr>
            <w:r>
              <w:t>N</w:t>
            </w:r>
            <w:r w:rsidR="006A3F7B">
              <w:t>om</w:t>
            </w:r>
            <w:r>
              <w:t>b</w:t>
            </w:r>
            <w:r w:rsidR="006A3F7B">
              <w:t>re</w:t>
            </w:r>
            <w:r>
              <w:t xml:space="preserve"> d’engagements MAE</w:t>
            </w:r>
            <w:r w:rsidR="006A3F7B">
              <w:t>C</w:t>
            </w:r>
            <w:r>
              <w:t xml:space="preserve"> API / </w:t>
            </w:r>
            <w:r w:rsidR="006A3F7B">
              <w:t>C</w:t>
            </w:r>
            <w:r>
              <w:t>IFF</w:t>
            </w:r>
          </w:p>
          <w:p w14:paraId="4B271911" w14:textId="7AB0F055" w:rsidR="00356FE1" w:rsidRDefault="00356FE1" w:rsidP="006D6284">
            <w:pPr>
              <w:pStyle w:val="Paragraphedeliste"/>
              <w:numPr>
                <w:ilvl w:val="0"/>
                <w:numId w:val="2"/>
              </w:numPr>
            </w:pPr>
            <w:r>
              <w:t>Surfaces en couverts mellifères semées</w:t>
            </w:r>
          </w:p>
        </w:tc>
      </w:tr>
      <w:tr w:rsidR="002526B6" w14:paraId="55EE9A29" w14:textId="77777777" w:rsidTr="1FCA99A8">
        <w:tc>
          <w:tcPr>
            <w:tcW w:w="1560" w:type="dxa"/>
            <w:vAlign w:val="center"/>
          </w:tcPr>
          <w:p w14:paraId="3E785F8F" w14:textId="77777777" w:rsidR="002526B6" w:rsidRPr="009404C2" w:rsidRDefault="002526B6" w:rsidP="00356FE1">
            <w:pPr>
              <w:jc w:val="center"/>
              <w:rPr>
                <w:b/>
                <w:bCs/>
              </w:rPr>
            </w:pPr>
            <w:r w:rsidRPr="009404C2">
              <w:rPr>
                <w:b/>
                <w:bCs/>
              </w:rPr>
              <w:t>Echelle(s) de travail</w:t>
            </w:r>
          </w:p>
        </w:tc>
        <w:tc>
          <w:tcPr>
            <w:tcW w:w="8505" w:type="dxa"/>
            <w:vAlign w:val="center"/>
          </w:tcPr>
          <w:p w14:paraId="2AF6B79C" w14:textId="66474FDE" w:rsidR="002526B6" w:rsidRDefault="00356FE1" w:rsidP="00356FE1">
            <w:r>
              <w:t>Grand Est</w:t>
            </w:r>
          </w:p>
        </w:tc>
      </w:tr>
      <w:tr w:rsidR="002526B6" w14:paraId="19CB21F7" w14:textId="77777777" w:rsidTr="1FCA99A8">
        <w:tc>
          <w:tcPr>
            <w:tcW w:w="1560" w:type="dxa"/>
            <w:vAlign w:val="center"/>
          </w:tcPr>
          <w:p w14:paraId="3D9D0377" w14:textId="77777777" w:rsidR="002526B6" w:rsidRPr="009404C2" w:rsidRDefault="002526B6" w:rsidP="00356FE1">
            <w:pPr>
              <w:jc w:val="center"/>
              <w:rPr>
                <w:b/>
                <w:bCs/>
              </w:rPr>
            </w:pPr>
            <w:r w:rsidRPr="009404C2">
              <w:rPr>
                <w:b/>
                <w:bCs/>
              </w:rPr>
              <w:t>Evaluation financière</w:t>
            </w:r>
          </w:p>
        </w:tc>
        <w:tc>
          <w:tcPr>
            <w:tcW w:w="8505" w:type="dxa"/>
            <w:vAlign w:val="center"/>
          </w:tcPr>
          <w:p w14:paraId="0CCFC527" w14:textId="4A010252" w:rsidR="002526B6" w:rsidRDefault="006A3F7B" w:rsidP="00356FE1">
            <w:r>
              <w:t xml:space="preserve">CIFF : 650€ </w:t>
            </w:r>
            <w:r w:rsidR="00356FE1">
              <w:t>à</w:t>
            </w:r>
            <w:r>
              <w:t xml:space="preserve"> l’hectare de SAU</w:t>
            </w:r>
            <w:r w:rsidR="004D2503">
              <w:t>, jachères spécifiques : 300€ à l’hectare</w:t>
            </w:r>
            <w:r w:rsidR="00F41C77">
              <w:t xml:space="preserve"> (dépendant de la durée et de la composition du couvert)</w:t>
            </w:r>
          </w:p>
        </w:tc>
      </w:tr>
      <w:tr w:rsidR="002526B6" w14:paraId="1D68CF9B" w14:textId="77777777" w:rsidTr="1FCA99A8">
        <w:tc>
          <w:tcPr>
            <w:tcW w:w="1560" w:type="dxa"/>
            <w:vAlign w:val="center"/>
          </w:tcPr>
          <w:p w14:paraId="20E2CE6F" w14:textId="77777777" w:rsidR="002526B6" w:rsidRPr="009404C2" w:rsidRDefault="002526B6" w:rsidP="00356FE1">
            <w:pPr>
              <w:jc w:val="center"/>
              <w:rPr>
                <w:b/>
                <w:bCs/>
              </w:rPr>
            </w:pPr>
            <w:r w:rsidRPr="009404C2">
              <w:rPr>
                <w:b/>
                <w:bCs/>
              </w:rPr>
              <w:t>Pilote(s) de l’action</w:t>
            </w:r>
          </w:p>
        </w:tc>
        <w:tc>
          <w:tcPr>
            <w:tcW w:w="8505" w:type="dxa"/>
            <w:vAlign w:val="center"/>
          </w:tcPr>
          <w:p w14:paraId="47AEF138" w14:textId="2CE8A8D3" w:rsidR="002526B6" w:rsidRDefault="007E0391" w:rsidP="00356FE1">
            <w:r>
              <w:t>Réseau des Chambres d’Agriculture du Grand Est</w:t>
            </w:r>
          </w:p>
        </w:tc>
      </w:tr>
      <w:tr w:rsidR="002526B6" w14:paraId="3649677B" w14:textId="77777777" w:rsidTr="1FCA99A8">
        <w:tc>
          <w:tcPr>
            <w:tcW w:w="1560" w:type="dxa"/>
            <w:vAlign w:val="center"/>
          </w:tcPr>
          <w:p w14:paraId="58F1341D" w14:textId="77777777" w:rsidR="002526B6" w:rsidRPr="009404C2" w:rsidRDefault="002526B6" w:rsidP="00356FE1">
            <w:pPr>
              <w:jc w:val="center"/>
              <w:rPr>
                <w:b/>
                <w:bCs/>
              </w:rPr>
            </w:pPr>
            <w:r w:rsidRPr="009404C2">
              <w:rPr>
                <w:b/>
                <w:bCs/>
              </w:rPr>
              <w:t>Partenaires potentiels</w:t>
            </w:r>
          </w:p>
        </w:tc>
        <w:tc>
          <w:tcPr>
            <w:tcW w:w="8505" w:type="dxa"/>
            <w:vAlign w:val="center"/>
          </w:tcPr>
          <w:p w14:paraId="38692F53" w14:textId="0E2BF441" w:rsidR="006A3F7B" w:rsidRDefault="006A3F7B" w:rsidP="00356FE1">
            <w:r>
              <w:t>Région Grand Est,</w:t>
            </w:r>
            <w:r w:rsidR="001D2006">
              <w:t xml:space="preserve"> DRAAF,</w:t>
            </w:r>
            <w:r w:rsidR="00BF222D">
              <w:t xml:space="preserve"> SLE,</w:t>
            </w:r>
            <w:r>
              <w:t xml:space="preserve"> RBA, </w:t>
            </w:r>
            <w:proofErr w:type="spellStart"/>
            <w:r>
              <w:t>CENs</w:t>
            </w:r>
            <w:proofErr w:type="spellEnd"/>
            <w:r>
              <w:t>, Coopératives</w:t>
            </w:r>
            <w:r w:rsidR="00677DB8">
              <w:t xml:space="preserve"> agricoles</w:t>
            </w:r>
            <w:r>
              <w:t>, collectivités, Agences de l’eau</w:t>
            </w:r>
            <w:r w:rsidR="00BF222D">
              <w:t>, Symbiose</w:t>
            </w:r>
          </w:p>
        </w:tc>
      </w:tr>
    </w:tbl>
    <w:p w14:paraId="7FF1DCD3" w14:textId="41C4FE41" w:rsidR="002526B6" w:rsidRDefault="002526B6" w:rsidP="00BC2B7D"/>
    <w:p w14:paraId="75CBFB49" w14:textId="504A0A92" w:rsidR="006D6284" w:rsidRDefault="006D6284" w:rsidP="006D6284"/>
    <w:p w14:paraId="4FF9625D" w14:textId="77777777" w:rsidR="006D6284" w:rsidRDefault="006D6284" w:rsidP="00BC2B7D"/>
    <w:sectPr w:rsidR="006D62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129B"/>
    <w:multiLevelType w:val="hybridMultilevel"/>
    <w:tmpl w:val="FE56D390"/>
    <w:lvl w:ilvl="0" w:tplc="040C0001">
      <w:start w:val="1"/>
      <w:numFmt w:val="bullet"/>
      <w:lvlText w:val=""/>
      <w:lvlJc w:val="left"/>
      <w:pPr>
        <w:ind w:left="360" w:hanging="360"/>
      </w:pPr>
      <w:rPr>
        <w:rFonts w:ascii="Symbol" w:hAnsi="Symbol" w:hint="default"/>
      </w:rPr>
    </w:lvl>
    <w:lvl w:ilvl="1" w:tplc="E73C7716">
      <w:numFmt w:val="bullet"/>
      <w:lvlText w:val="-"/>
      <w:lvlJc w:val="left"/>
      <w:pPr>
        <w:ind w:left="1080" w:hanging="360"/>
      </w:pPr>
      <w:rPr>
        <w:rFonts w:ascii="Aptos" w:eastAsiaTheme="minorHAnsi" w:hAnsi="Aptos"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258430A"/>
    <w:multiLevelType w:val="hybridMultilevel"/>
    <w:tmpl w:val="235CDC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886962"/>
    <w:multiLevelType w:val="hybridMultilevel"/>
    <w:tmpl w:val="F800A2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0356E8F"/>
    <w:multiLevelType w:val="hybridMultilevel"/>
    <w:tmpl w:val="4F12C4C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553A587F"/>
    <w:multiLevelType w:val="hybridMultilevel"/>
    <w:tmpl w:val="7B527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17161370">
    <w:abstractNumId w:val="2"/>
  </w:num>
  <w:num w:numId="2" w16cid:durableId="105121309">
    <w:abstractNumId w:val="1"/>
  </w:num>
  <w:num w:numId="3" w16cid:durableId="805315683">
    <w:abstractNumId w:val="0"/>
  </w:num>
  <w:num w:numId="4" w16cid:durableId="941104628">
    <w:abstractNumId w:val="4"/>
  </w:num>
  <w:num w:numId="5" w16cid:durableId="69049978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élanie CROMBECQUE">
    <w15:presenceInfo w15:providerId="AD" w15:userId="S::projet51faune@cen-champagne-ardenne.org::6a55a503-c6ae-40b7-b3b0-625c545bbc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979"/>
    <w:rsid w:val="00001C73"/>
    <w:rsid w:val="000179A7"/>
    <w:rsid w:val="00130289"/>
    <w:rsid w:val="00180D49"/>
    <w:rsid w:val="001A0EE6"/>
    <w:rsid w:val="001A3575"/>
    <w:rsid w:val="001D2006"/>
    <w:rsid w:val="001E139D"/>
    <w:rsid w:val="001E383E"/>
    <w:rsid w:val="002526B6"/>
    <w:rsid w:val="00313E2B"/>
    <w:rsid w:val="0032778F"/>
    <w:rsid w:val="0034706A"/>
    <w:rsid w:val="00356FE1"/>
    <w:rsid w:val="00360C05"/>
    <w:rsid w:val="00402B67"/>
    <w:rsid w:val="00436FF5"/>
    <w:rsid w:val="0046607B"/>
    <w:rsid w:val="004D2503"/>
    <w:rsid w:val="00517568"/>
    <w:rsid w:val="005453FB"/>
    <w:rsid w:val="00611CA4"/>
    <w:rsid w:val="00621C6D"/>
    <w:rsid w:val="00677DB8"/>
    <w:rsid w:val="006A0E86"/>
    <w:rsid w:val="006A3F7B"/>
    <w:rsid w:val="006A4CFA"/>
    <w:rsid w:val="006D6284"/>
    <w:rsid w:val="006F7AC0"/>
    <w:rsid w:val="0073463D"/>
    <w:rsid w:val="007628CE"/>
    <w:rsid w:val="007B280C"/>
    <w:rsid w:val="007E0391"/>
    <w:rsid w:val="008339D1"/>
    <w:rsid w:val="008A1E7C"/>
    <w:rsid w:val="008A6952"/>
    <w:rsid w:val="008E2788"/>
    <w:rsid w:val="00900947"/>
    <w:rsid w:val="009010A9"/>
    <w:rsid w:val="00937BB1"/>
    <w:rsid w:val="009404C2"/>
    <w:rsid w:val="009B15C8"/>
    <w:rsid w:val="009C60AC"/>
    <w:rsid w:val="009E73EB"/>
    <w:rsid w:val="009F0979"/>
    <w:rsid w:val="00A33029"/>
    <w:rsid w:val="00A64E8D"/>
    <w:rsid w:val="00AB64C6"/>
    <w:rsid w:val="00AF5A79"/>
    <w:rsid w:val="00B06B4A"/>
    <w:rsid w:val="00B3571E"/>
    <w:rsid w:val="00B9522A"/>
    <w:rsid w:val="00BA1E5F"/>
    <w:rsid w:val="00BA2070"/>
    <w:rsid w:val="00BC2B7D"/>
    <w:rsid w:val="00BF222D"/>
    <w:rsid w:val="00C136CF"/>
    <w:rsid w:val="00C476B1"/>
    <w:rsid w:val="00D177E4"/>
    <w:rsid w:val="00D46B86"/>
    <w:rsid w:val="00D63791"/>
    <w:rsid w:val="00DF53F2"/>
    <w:rsid w:val="00E84223"/>
    <w:rsid w:val="00ED0BBD"/>
    <w:rsid w:val="00F01C57"/>
    <w:rsid w:val="00F1172F"/>
    <w:rsid w:val="00F41C77"/>
    <w:rsid w:val="00F805B9"/>
    <w:rsid w:val="00FA5E51"/>
    <w:rsid w:val="00FD7505"/>
    <w:rsid w:val="00FF18C8"/>
    <w:rsid w:val="02BB901D"/>
    <w:rsid w:val="1FCA99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C6DC5"/>
  <w15:chartTrackingRefBased/>
  <w15:docId w15:val="{BE3B260F-3414-47F0-BE9A-F778E2188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07B"/>
  </w:style>
  <w:style w:type="paragraph" w:styleId="Titre1">
    <w:name w:val="heading 1"/>
    <w:basedOn w:val="Normal"/>
    <w:next w:val="Normal"/>
    <w:link w:val="Titre1Car"/>
    <w:uiPriority w:val="9"/>
    <w:qFormat/>
    <w:rsid w:val="009F0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F0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F097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F097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F097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F097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F097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F097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F097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F097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F097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F097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F097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F097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F097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F097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F097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F0979"/>
    <w:rPr>
      <w:rFonts w:eastAsiaTheme="majorEastAsia" w:cstheme="majorBidi"/>
      <w:color w:val="272727" w:themeColor="text1" w:themeTint="D8"/>
    </w:rPr>
  </w:style>
  <w:style w:type="paragraph" w:styleId="Titre">
    <w:name w:val="Title"/>
    <w:basedOn w:val="Normal"/>
    <w:next w:val="Normal"/>
    <w:link w:val="TitreCar"/>
    <w:uiPriority w:val="10"/>
    <w:qFormat/>
    <w:rsid w:val="009F0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097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F097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F097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F0979"/>
    <w:pPr>
      <w:spacing w:before="160"/>
      <w:jc w:val="center"/>
    </w:pPr>
    <w:rPr>
      <w:i/>
      <w:iCs/>
      <w:color w:val="404040" w:themeColor="text1" w:themeTint="BF"/>
    </w:rPr>
  </w:style>
  <w:style w:type="character" w:customStyle="1" w:styleId="CitationCar">
    <w:name w:val="Citation Car"/>
    <w:basedOn w:val="Policepardfaut"/>
    <w:link w:val="Citation"/>
    <w:uiPriority w:val="29"/>
    <w:rsid w:val="009F0979"/>
    <w:rPr>
      <w:i/>
      <w:iCs/>
      <w:color w:val="404040" w:themeColor="text1" w:themeTint="BF"/>
    </w:rPr>
  </w:style>
  <w:style w:type="paragraph" w:styleId="Paragraphedeliste">
    <w:name w:val="List Paragraph"/>
    <w:basedOn w:val="Normal"/>
    <w:uiPriority w:val="34"/>
    <w:qFormat/>
    <w:rsid w:val="009F0979"/>
    <w:pPr>
      <w:ind w:left="720"/>
      <w:contextualSpacing/>
    </w:pPr>
  </w:style>
  <w:style w:type="character" w:styleId="Accentuationintense">
    <w:name w:val="Intense Emphasis"/>
    <w:basedOn w:val="Policepardfaut"/>
    <w:uiPriority w:val="21"/>
    <w:qFormat/>
    <w:rsid w:val="009F0979"/>
    <w:rPr>
      <w:i/>
      <w:iCs/>
      <w:color w:val="0F4761" w:themeColor="accent1" w:themeShade="BF"/>
    </w:rPr>
  </w:style>
  <w:style w:type="paragraph" w:styleId="Citationintense">
    <w:name w:val="Intense Quote"/>
    <w:basedOn w:val="Normal"/>
    <w:next w:val="Normal"/>
    <w:link w:val="CitationintenseCar"/>
    <w:uiPriority w:val="30"/>
    <w:qFormat/>
    <w:rsid w:val="009F0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F0979"/>
    <w:rPr>
      <w:i/>
      <w:iCs/>
      <w:color w:val="0F4761" w:themeColor="accent1" w:themeShade="BF"/>
    </w:rPr>
  </w:style>
  <w:style w:type="character" w:styleId="Rfrenceintense">
    <w:name w:val="Intense Reference"/>
    <w:basedOn w:val="Policepardfaut"/>
    <w:uiPriority w:val="32"/>
    <w:qFormat/>
    <w:rsid w:val="009F0979"/>
    <w:rPr>
      <w:b/>
      <w:bCs/>
      <w:smallCaps/>
      <w:color w:val="0F4761" w:themeColor="accent1" w:themeShade="BF"/>
      <w:spacing w:val="5"/>
    </w:rPr>
  </w:style>
  <w:style w:type="table" w:styleId="Grilledutableau">
    <w:name w:val="Table Grid"/>
    <w:basedOn w:val="TableauNormal"/>
    <w:uiPriority w:val="39"/>
    <w:rsid w:val="00466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1C73"/>
    <w:pPr>
      <w:autoSpaceDE w:val="0"/>
      <w:autoSpaceDN w:val="0"/>
      <w:adjustRightInd w:val="0"/>
      <w:spacing w:after="0" w:line="240" w:lineRule="auto"/>
    </w:pPr>
    <w:rPr>
      <w:rFonts w:ascii="Arial" w:hAnsi="Arial" w:cs="Arial"/>
      <w:color w:val="000000"/>
      <w:kern w:val="0"/>
      <w:sz w:val="24"/>
      <w:szCs w:val="24"/>
    </w:rPr>
  </w:style>
  <w:style w:type="character" w:customStyle="1" w:styleId="hgkelc">
    <w:name w:val="hgkelc"/>
    <w:basedOn w:val="Policepardfaut"/>
    <w:rsid w:val="002526B6"/>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D46B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525</Words>
  <Characters>2893</Characters>
  <Application>Microsoft Office Word</Application>
  <DocSecurity>0</DocSecurity>
  <Lines>24</Lines>
  <Paragraphs>6</Paragraphs>
  <ScaleCrop>false</ScaleCrop>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Mélanie CROMBECQUE</dc:creator>
  <cp:keywords/>
  <dc:description/>
  <cp:lastModifiedBy>Mélanie CROMBECQUE</cp:lastModifiedBy>
  <cp:revision>42</cp:revision>
  <dcterms:created xsi:type="dcterms:W3CDTF">2024-06-27T10:06:00Z</dcterms:created>
  <dcterms:modified xsi:type="dcterms:W3CDTF">2024-09-20T11:43:00Z</dcterms:modified>
</cp:coreProperties>
</file>